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98E40" w14:textId="39D23F61" w:rsidR="00235688" w:rsidRPr="00B11A2B" w:rsidRDefault="00E63302" w:rsidP="00E12996">
      <w:pPr>
        <w:jc w:val="center"/>
        <w:rPr>
          <w:rFonts w:ascii="Arial" w:hAnsi="Arial" w:cs="Arial"/>
          <w:b/>
          <w:noProof/>
          <w:color w:val="1F497D"/>
        </w:rPr>
      </w:pPr>
      <w:r>
        <w:rPr>
          <w:rFonts w:ascii="Arial" w:hAnsi="Arial" w:cs="Arial"/>
          <w:noProof/>
        </w:rPr>
        <w:pict w14:anchorId="453527D6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20pt;margin-top:6.5pt;width:232.15pt;height:23.75pt;z-index:1" fillcolor="#0070c0" strokecolor="#4f81bd" strokeweight=".5pt">
            <v:textbox>
              <w:txbxContent>
                <w:p w14:paraId="7D43D0A1" w14:textId="77777777" w:rsidR="00F20989" w:rsidRPr="004248CB" w:rsidRDefault="00F20989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Групповое задание</w:t>
                  </w:r>
                </w:p>
              </w:txbxContent>
            </v:textbox>
          </v:shape>
        </w:pict>
      </w:r>
    </w:p>
    <w:p w14:paraId="5242E239" w14:textId="4F458A2A" w:rsidR="00235688" w:rsidRPr="00B11A2B" w:rsidRDefault="00235688" w:rsidP="00E577A7">
      <w:pPr>
        <w:rPr>
          <w:rFonts w:ascii="Arial" w:hAnsi="Arial" w:cs="Arial"/>
          <w:u w:val="single"/>
        </w:rPr>
      </w:pPr>
    </w:p>
    <w:p w14:paraId="6AED8EA7" w14:textId="77777777" w:rsidR="00235688" w:rsidRPr="00B11A2B" w:rsidRDefault="00235688" w:rsidP="00E577A7">
      <w:pPr>
        <w:jc w:val="both"/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2"/>
        <w:gridCol w:w="6528"/>
      </w:tblGrid>
      <w:tr w:rsidR="00235688" w:rsidRPr="00B11A2B" w14:paraId="1A2C4FCD" w14:textId="77777777" w:rsidTr="0075548F">
        <w:trPr>
          <w:trHeight w:val="665"/>
        </w:trPr>
        <w:tc>
          <w:tcPr>
            <w:tcW w:w="1800" w:type="dxa"/>
          </w:tcPr>
          <w:p w14:paraId="368696BA" w14:textId="77777777" w:rsidR="00235688" w:rsidRPr="00B11A2B" w:rsidRDefault="00235688" w:rsidP="005C79E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8010" w:type="dxa"/>
          </w:tcPr>
          <w:p w14:paraId="2EE1B63D" w14:textId="77777777" w:rsidR="00B130CB" w:rsidRDefault="00B130CB" w:rsidP="00961655">
            <w:pPr>
              <w:tabs>
                <w:tab w:val="left" w:pos="720"/>
              </w:tabs>
              <w:rPr>
                <w:rFonts w:ascii="Arial" w:hAnsi="Arial"/>
              </w:rPr>
            </w:pPr>
          </w:p>
          <w:p w14:paraId="6451335C" w14:textId="77777777" w:rsidR="00235688" w:rsidRPr="00B11A2B" w:rsidRDefault="00822BD6" w:rsidP="00961655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Обсуждение процесса ратификации</w:t>
            </w:r>
          </w:p>
        </w:tc>
      </w:tr>
      <w:tr w:rsidR="00235688" w:rsidRPr="00B11A2B" w14:paraId="6E094043" w14:textId="77777777" w:rsidTr="0075548F">
        <w:tc>
          <w:tcPr>
            <w:tcW w:w="1800" w:type="dxa"/>
          </w:tcPr>
          <w:p w14:paraId="30FE3D38" w14:textId="77777777" w:rsidR="00235688" w:rsidRPr="00B11A2B" w:rsidRDefault="00235688" w:rsidP="005C79E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247F6DB4" w14:textId="77777777" w:rsidR="00235688" w:rsidRPr="00B11A2B" w:rsidRDefault="00235688" w:rsidP="005C79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24191E06" w14:textId="77777777" w:rsidR="00B130CB" w:rsidRDefault="00B130CB" w:rsidP="00961655">
            <w:pPr>
              <w:pStyle w:val="Heading1"/>
              <w:spacing w:before="60"/>
              <w:rPr>
                <w:b w:val="0"/>
                <w:sz w:val="24"/>
              </w:rPr>
            </w:pPr>
          </w:p>
          <w:p w14:paraId="47A05C7F" w14:textId="77777777" w:rsidR="00235688" w:rsidRPr="00B11A2B" w:rsidRDefault="004366A7" w:rsidP="00961655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50 минут</w:t>
            </w:r>
          </w:p>
        </w:tc>
      </w:tr>
      <w:tr w:rsidR="00235688" w:rsidRPr="00B11A2B" w14:paraId="11DBE30A" w14:textId="77777777" w:rsidTr="0075548F">
        <w:trPr>
          <w:trHeight w:val="435"/>
        </w:trPr>
        <w:tc>
          <w:tcPr>
            <w:tcW w:w="1800" w:type="dxa"/>
          </w:tcPr>
          <w:p w14:paraId="73F33928" w14:textId="77777777" w:rsidR="00235688" w:rsidRPr="00B11A2B" w:rsidRDefault="00235688" w:rsidP="005C79E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Требования к месту(ам) проведения занятия</w:t>
            </w:r>
          </w:p>
          <w:p w14:paraId="54E4A63F" w14:textId="77777777" w:rsidR="00235688" w:rsidRPr="00B11A2B" w:rsidRDefault="00235688" w:rsidP="005C79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62CA9C52" w14:textId="77777777" w:rsidR="00235688" w:rsidRPr="00B11A2B" w:rsidRDefault="00A609C8" w:rsidP="00A609C8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Основная аудитория и комнаты для обсуждения для четырех малых групп.</w:t>
            </w:r>
          </w:p>
        </w:tc>
      </w:tr>
      <w:tr w:rsidR="00235688" w:rsidRPr="00B11A2B" w14:paraId="36AC7CB6" w14:textId="77777777" w:rsidTr="0075548F">
        <w:trPr>
          <w:trHeight w:val="656"/>
        </w:trPr>
        <w:tc>
          <w:tcPr>
            <w:tcW w:w="1800" w:type="dxa"/>
          </w:tcPr>
          <w:p w14:paraId="3BA1A3AA" w14:textId="77777777" w:rsidR="00235688" w:rsidRPr="00B11A2B" w:rsidRDefault="00235688" w:rsidP="005C79E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431090F7" w14:textId="77777777" w:rsidR="00235688" w:rsidRPr="00B11A2B" w:rsidRDefault="00235688" w:rsidP="005C79E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72A19A2D" w14:textId="77777777" w:rsidR="00B130CB" w:rsidRDefault="00B130CB" w:rsidP="00A609C8">
            <w:pPr>
              <w:rPr>
                <w:rFonts w:ascii="Arial" w:hAnsi="Arial"/>
              </w:rPr>
            </w:pPr>
          </w:p>
          <w:p w14:paraId="6D963642" w14:textId="77777777" w:rsidR="00235688" w:rsidRPr="00B11A2B" w:rsidRDefault="00822BD6" w:rsidP="00A609C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Флип-чарты и маркеры</w:t>
            </w:r>
          </w:p>
        </w:tc>
      </w:tr>
    </w:tbl>
    <w:p w14:paraId="123919FA" w14:textId="77777777" w:rsidR="00235688" w:rsidRPr="00B11A2B" w:rsidRDefault="00235688" w:rsidP="001B7CFB">
      <w:pPr>
        <w:rPr>
          <w:rFonts w:ascii="Arial" w:hAnsi="Arial" w:cs="Arial"/>
          <w:b/>
          <w:bCs/>
        </w:rPr>
      </w:pPr>
    </w:p>
    <w:p w14:paraId="33A646B7" w14:textId="77777777" w:rsidR="00235688" w:rsidRPr="00E63302" w:rsidRDefault="00235688" w:rsidP="00B11A2B">
      <w:pPr>
        <w:tabs>
          <w:tab w:val="left" w:pos="720"/>
        </w:tabs>
        <w:rPr>
          <w:rFonts w:ascii="Arial" w:hAnsi="Arial" w:cs="Arial"/>
          <w:color w:val="1F497D"/>
          <w:u w:val="single"/>
        </w:rPr>
      </w:pPr>
      <w:r w:rsidRPr="00E63302">
        <w:rPr>
          <w:rFonts w:ascii="Arial" w:hAnsi="Arial"/>
          <w:b/>
          <w:color w:val="1F497D"/>
          <w:u w:val="single"/>
        </w:rPr>
        <w:t>Задача</w:t>
      </w:r>
    </w:p>
    <w:p w14:paraId="0CF3AB7B" w14:textId="77777777" w:rsidR="00235688" w:rsidRPr="00B11A2B" w:rsidRDefault="00235688" w:rsidP="00B11A2B">
      <w:pPr>
        <w:tabs>
          <w:tab w:val="left" w:pos="720"/>
        </w:tabs>
        <w:rPr>
          <w:rFonts w:ascii="Arial" w:hAnsi="Arial" w:cs="Arial"/>
        </w:rPr>
      </w:pPr>
    </w:p>
    <w:p w14:paraId="7B064EB8" w14:textId="77777777" w:rsidR="007C641B" w:rsidRPr="00B11A2B" w:rsidRDefault="00822BD6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В ходе выполнения этого задания группа должна приобрести дополнительные знания и понимание различных возможностей организации процесса ратификации Конвенции о правах инвалидов.</w:t>
      </w:r>
    </w:p>
    <w:p w14:paraId="3C06DC29" w14:textId="77777777" w:rsidR="00110531" w:rsidRPr="00B11A2B" w:rsidRDefault="00110531" w:rsidP="00B11A2B">
      <w:pPr>
        <w:tabs>
          <w:tab w:val="left" w:pos="720"/>
        </w:tabs>
        <w:rPr>
          <w:rFonts w:ascii="Arial" w:hAnsi="Arial" w:cs="Arial"/>
        </w:rPr>
      </w:pPr>
    </w:p>
    <w:p w14:paraId="6E38D959" w14:textId="1212AA01" w:rsidR="00110531" w:rsidRPr="00B11A2B" w:rsidRDefault="00110531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Несмотря на то, что многие страны ратифицировали Конвенцию, и почти половина из них также ратифицировали Факультативный протокол, продолжается дискуссия о целях и результатах ратификации. Существует мнение, что следует добиваться скорейшей ратификации, чтобы побудить государства "навести порядок в доме". Другие полагают, что с ратификацией можно повременить до завершения необходимых реформ в правовой сфере, чтобы государство могло сосредоточиться на подготовке своего перво</w:t>
      </w:r>
      <w:r w:rsidR="00271F39">
        <w:rPr>
          <w:rFonts w:ascii="Arial" w:hAnsi="Arial"/>
        </w:rPr>
        <w:t>начального</w:t>
      </w:r>
      <w:r>
        <w:rPr>
          <w:rFonts w:ascii="Arial" w:hAnsi="Arial"/>
        </w:rPr>
        <w:t xml:space="preserve"> доклада в Комитет по правам инвалидов. Других заинтересованных субъектов больше беспокоит не то,</w:t>
      </w:r>
      <w:r>
        <w:rPr>
          <w:rFonts w:ascii="Arial" w:hAnsi="Arial"/>
          <w:i/>
        </w:rPr>
        <w:t xml:space="preserve"> когда </w:t>
      </w:r>
      <w:r>
        <w:rPr>
          <w:rFonts w:ascii="Arial" w:hAnsi="Arial"/>
        </w:rPr>
        <w:t>ратифицировать, а</w:t>
      </w:r>
      <w:r>
        <w:rPr>
          <w:rFonts w:ascii="Arial" w:hAnsi="Arial"/>
          <w:i/>
        </w:rPr>
        <w:t xml:space="preserve"> следует ли </w:t>
      </w:r>
      <w:r>
        <w:rPr>
          <w:rFonts w:ascii="Arial" w:hAnsi="Arial"/>
        </w:rPr>
        <w:t xml:space="preserve">это делать вообще, принимая во внимание </w:t>
      </w:r>
      <w:r w:rsidR="00271F39">
        <w:rPr>
          <w:rFonts w:ascii="Arial" w:hAnsi="Arial"/>
        </w:rPr>
        <w:t>ожидаемые</w:t>
      </w:r>
      <w:r>
        <w:rPr>
          <w:rFonts w:ascii="Arial" w:hAnsi="Arial"/>
        </w:rPr>
        <w:t xml:space="preserve"> расходы, связанные с  осуществлением Конвенции.</w:t>
      </w:r>
    </w:p>
    <w:p w14:paraId="15F71DFA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</w:p>
    <w:p w14:paraId="4445B000" w14:textId="08D92831" w:rsidR="00110531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Поэтому работа над этим упражнением организуется в формате дискуссии о ратификации, в ходе которой различные участники процесса должны обосновывать свою позицию за или против ратификации, причем </w:t>
      </w:r>
      <w:r w:rsidR="00B130CB">
        <w:rPr>
          <w:rFonts w:ascii="Arial" w:hAnsi="Arial"/>
        </w:rPr>
        <w:t xml:space="preserve">желательно, чтобы аргументация представлялась </w:t>
      </w:r>
      <w:r>
        <w:rPr>
          <w:rFonts w:ascii="Arial" w:hAnsi="Arial"/>
        </w:rPr>
        <w:t>с точки зрения, отлич</w:t>
      </w:r>
      <w:r w:rsidR="00B130CB">
        <w:rPr>
          <w:rFonts w:ascii="Arial" w:hAnsi="Arial"/>
        </w:rPr>
        <w:t>ающейся</w:t>
      </w:r>
      <w:r>
        <w:rPr>
          <w:rFonts w:ascii="Arial" w:hAnsi="Arial"/>
        </w:rPr>
        <w:t xml:space="preserve"> от их собственной. </w:t>
      </w:r>
    </w:p>
    <w:p w14:paraId="407DC1F9" w14:textId="77777777" w:rsidR="00822BD6" w:rsidRPr="00B11A2B" w:rsidRDefault="00822BD6" w:rsidP="00B11A2B">
      <w:pPr>
        <w:tabs>
          <w:tab w:val="left" w:pos="720"/>
        </w:tabs>
        <w:rPr>
          <w:rFonts w:ascii="Arial" w:hAnsi="Arial" w:cs="Arial"/>
        </w:rPr>
      </w:pPr>
    </w:p>
    <w:p w14:paraId="33873C5C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  <w:b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Роли</w:t>
      </w:r>
    </w:p>
    <w:p w14:paraId="66235329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</w:p>
    <w:p w14:paraId="743A3F82" w14:textId="2B6B439A" w:rsidR="00EA4BD2" w:rsidRPr="00B11A2B" w:rsidRDefault="007B4C0E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Участники ведут дискуссию</w:t>
      </w:r>
      <w:r w:rsidR="00EA4BD2">
        <w:rPr>
          <w:rFonts w:ascii="Arial" w:hAnsi="Arial"/>
        </w:rPr>
        <w:t xml:space="preserve"> </w:t>
      </w:r>
      <w:r>
        <w:rPr>
          <w:rFonts w:ascii="Arial" w:hAnsi="Arial"/>
        </w:rPr>
        <w:t>в формате</w:t>
      </w:r>
      <w:r w:rsidR="00EA4BD2">
        <w:rPr>
          <w:rFonts w:ascii="Arial" w:hAnsi="Arial"/>
        </w:rPr>
        <w:t xml:space="preserve"> тр</w:t>
      </w:r>
      <w:r>
        <w:rPr>
          <w:rFonts w:ascii="Arial" w:hAnsi="Arial"/>
        </w:rPr>
        <w:t>ех сторон</w:t>
      </w:r>
      <w:r w:rsidR="00EA4BD2">
        <w:rPr>
          <w:rFonts w:ascii="Arial" w:hAnsi="Arial"/>
        </w:rPr>
        <w:t xml:space="preserve"> и одного арбитра. Арбитр </w:t>
      </w:r>
      <w:r>
        <w:rPr>
          <w:rFonts w:ascii="Arial" w:hAnsi="Arial"/>
        </w:rPr>
        <w:t xml:space="preserve">– член </w:t>
      </w:r>
      <w:r w:rsidR="00EA4BD2">
        <w:rPr>
          <w:rFonts w:ascii="Arial" w:hAnsi="Arial"/>
        </w:rPr>
        <w:t>парламент</w:t>
      </w:r>
      <w:r>
        <w:rPr>
          <w:rFonts w:ascii="Arial" w:hAnsi="Arial"/>
        </w:rPr>
        <w:t>а</w:t>
      </w:r>
      <w:r w:rsidR="00EA4BD2">
        <w:rPr>
          <w:rFonts w:ascii="Arial" w:hAnsi="Arial"/>
        </w:rPr>
        <w:t>. Три стороны в составе</w:t>
      </w:r>
      <w:r>
        <w:rPr>
          <w:rFonts w:ascii="Arial" w:hAnsi="Arial"/>
        </w:rPr>
        <w:t xml:space="preserve"> представителей</w:t>
      </w:r>
      <w:r w:rsidR="00EA4BD2">
        <w:rPr>
          <w:rFonts w:ascii="Arial" w:hAnsi="Arial"/>
        </w:rPr>
        <w:t>:</w:t>
      </w:r>
    </w:p>
    <w:p w14:paraId="79A3427A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</w:p>
    <w:p w14:paraId="073A4406" w14:textId="4D0D3D24" w:rsidR="00EA4BD2" w:rsidRPr="00B11A2B" w:rsidRDefault="00EA4BD2" w:rsidP="00B11A2B">
      <w:pPr>
        <w:numPr>
          <w:ilvl w:val="0"/>
          <w:numId w:val="1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Министерства финансов</w:t>
      </w:r>
      <w:r w:rsidR="00B130CB">
        <w:rPr>
          <w:rFonts w:ascii="Arial" w:hAnsi="Arial"/>
        </w:rPr>
        <w:t>,</w:t>
      </w:r>
    </w:p>
    <w:p w14:paraId="61505DD7" w14:textId="0FEF71E3" w:rsidR="00EA4BD2" w:rsidRPr="00B11A2B" w:rsidRDefault="00EA4BD2" w:rsidP="00B11A2B">
      <w:pPr>
        <w:numPr>
          <w:ilvl w:val="0"/>
          <w:numId w:val="1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Министерства по социальным вопросам</w:t>
      </w:r>
      <w:r w:rsidR="00B130CB">
        <w:rPr>
          <w:rFonts w:ascii="Arial" w:hAnsi="Arial"/>
        </w:rPr>
        <w:t>,</w:t>
      </w:r>
    </w:p>
    <w:p w14:paraId="632CDBC4" w14:textId="47E50979" w:rsidR="00EA4BD2" w:rsidRPr="00B11A2B" w:rsidRDefault="00EA4BD2" w:rsidP="00B11A2B">
      <w:pPr>
        <w:numPr>
          <w:ilvl w:val="0"/>
          <w:numId w:val="1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организации </w:t>
      </w:r>
      <w:ins w:id="0" w:author="Janina Arsenjeva" w:date="2015-09-29T17:05:00Z">
        <w:r w:rsidR="00851F07">
          <w:rPr>
            <w:rFonts w:ascii="Arial" w:hAnsi="Arial"/>
            <w:lang w:val="en-GB"/>
          </w:rPr>
          <w:t>людей с инвалидностью</w:t>
        </w:r>
      </w:ins>
      <w:del w:id="1" w:author="Janina Arsenjeva" w:date="2015-09-29T17:05:00Z">
        <w:r w:rsidDel="00851F07">
          <w:rPr>
            <w:rFonts w:ascii="Arial" w:hAnsi="Arial"/>
          </w:rPr>
          <w:delText>инвалидов</w:delText>
        </w:r>
      </w:del>
      <w:r w:rsidR="00B130CB">
        <w:rPr>
          <w:rFonts w:ascii="Arial" w:hAnsi="Arial"/>
        </w:rPr>
        <w:t>.</w:t>
      </w:r>
    </w:p>
    <w:p w14:paraId="4AF7E62A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</w:p>
    <w:p w14:paraId="2345ABAE" w14:textId="0C84C21B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Каждая сторона отстаивает свою </w:t>
      </w:r>
      <w:r w:rsidR="005C79E1">
        <w:rPr>
          <w:rFonts w:ascii="Arial" w:hAnsi="Arial"/>
        </w:rPr>
        <w:t>позицию</w:t>
      </w:r>
      <w:r>
        <w:rPr>
          <w:rFonts w:ascii="Arial" w:hAnsi="Arial"/>
        </w:rPr>
        <w:t>:</w:t>
      </w:r>
    </w:p>
    <w:p w14:paraId="42D8048F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</w:p>
    <w:p w14:paraId="7433AD53" w14:textId="25A2AA82" w:rsidR="00EA4BD2" w:rsidRPr="00B11A2B" w:rsidRDefault="00EA4BD2" w:rsidP="00B11A2B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Представитель парламента сохраняет нейтралитет по вопросу ратификации и ждет, чтобы его убедили участники дискуссии от правит</w:t>
      </w:r>
      <w:r w:rsidR="005C79E1">
        <w:rPr>
          <w:rFonts w:ascii="Arial" w:hAnsi="Arial"/>
        </w:rPr>
        <w:t>ельства и гражданского общества</w:t>
      </w:r>
      <w:r>
        <w:rPr>
          <w:rFonts w:ascii="Arial" w:hAnsi="Arial"/>
        </w:rPr>
        <w:t xml:space="preserve">. По </w:t>
      </w:r>
      <w:r>
        <w:rPr>
          <w:rFonts w:ascii="Arial" w:hAnsi="Arial"/>
        </w:rPr>
        <w:lastRenderedPageBreak/>
        <w:t xml:space="preserve">итогам дискуссии парламентарий </w:t>
      </w:r>
      <w:r w:rsidR="00F66405">
        <w:rPr>
          <w:rFonts w:ascii="Arial" w:hAnsi="Arial"/>
        </w:rPr>
        <w:t xml:space="preserve">должен </w:t>
      </w:r>
      <w:r>
        <w:rPr>
          <w:rFonts w:ascii="Arial" w:hAnsi="Arial"/>
        </w:rPr>
        <w:t>представит</w:t>
      </w:r>
      <w:r w:rsidR="00F66405">
        <w:rPr>
          <w:rFonts w:ascii="Arial" w:hAnsi="Arial"/>
        </w:rPr>
        <w:t>ь</w:t>
      </w:r>
      <w:r>
        <w:rPr>
          <w:rFonts w:ascii="Arial" w:hAnsi="Arial"/>
        </w:rPr>
        <w:t xml:space="preserve"> соответствующую информацию в парламентскую комиссию по правам человека с рекомендацией по решению  о ратификации и ее срокам.</w:t>
      </w:r>
    </w:p>
    <w:p w14:paraId="48DE1F5B" w14:textId="2DD47D63" w:rsidR="00CF4AAE" w:rsidRPr="005C79E1" w:rsidRDefault="00EA4BD2" w:rsidP="005C79E1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Представитель Министерства финансов считает, что осуществление Конвенции обойдется бюджету слишком дорого.</w:t>
      </w:r>
    </w:p>
    <w:p w14:paraId="0C65D029" w14:textId="38A9358F" w:rsidR="00EA4BD2" w:rsidRPr="00B11A2B" w:rsidRDefault="00EA4BD2" w:rsidP="00B11A2B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Представитель Министерства по социальным вопросам поддерживает ратификацию в свете недавно принятых обязательств в универсальном периодическом обзоре Совета по правам человека </w:t>
      </w:r>
      <w:ins w:id="2" w:author="Janina Arsenjeva" w:date="2015-09-29T17:06:00Z">
        <w:r w:rsidR="00851F07">
          <w:rPr>
            <w:rFonts w:ascii="Arial" w:hAnsi="Arial"/>
          </w:rPr>
          <w:t xml:space="preserve">ООН </w:t>
        </w:r>
      </w:ins>
      <w:r>
        <w:rPr>
          <w:rFonts w:ascii="Arial" w:hAnsi="Arial"/>
        </w:rPr>
        <w:t xml:space="preserve">обеспечить ратификацию Конвенции, но, при этом, выражает озабоченность по поводу того, как работа по осуществлению отразится на </w:t>
      </w:r>
      <w:r w:rsidR="00EE15E5">
        <w:rPr>
          <w:rFonts w:ascii="Arial" w:hAnsi="Arial"/>
        </w:rPr>
        <w:t xml:space="preserve">работе </w:t>
      </w:r>
      <w:r w:rsidR="00F66405">
        <w:rPr>
          <w:rFonts w:ascii="Arial" w:hAnsi="Arial"/>
        </w:rPr>
        <w:t xml:space="preserve">его </w:t>
      </w:r>
      <w:r>
        <w:rPr>
          <w:rFonts w:ascii="Arial" w:hAnsi="Arial"/>
        </w:rPr>
        <w:t>министерства</w:t>
      </w:r>
      <w:r w:rsidR="00EE15E5" w:rsidRPr="00EE15E5">
        <w:rPr>
          <w:rFonts w:ascii="Arial" w:hAnsi="Arial"/>
        </w:rPr>
        <w:t xml:space="preserve"> </w:t>
      </w:r>
      <w:r w:rsidR="00EE15E5">
        <w:rPr>
          <w:rFonts w:ascii="Arial" w:hAnsi="Arial"/>
        </w:rPr>
        <w:t>в условиях ограниченных ресурсов</w:t>
      </w:r>
      <w:r>
        <w:rPr>
          <w:rFonts w:ascii="Arial" w:hAnsi="Arial"/>
        </w:rPr>
        <w:t>.</w:t>
      </w:r>
    </w:p>
    <w:p w14:paraId="38EF702A" w14:textId="7E80FD71" w:rsidR="00EA4BD2" w:rsidRPr="00B11A2B" w:rsidRDefault="00EA4BD2" w:rsidP="00B11A2B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Представитель гражданского общества активно поддерживает ратификацию и считает, что Конвенция является основным механизмом осуществления устойчивых перемен в интересах лиц с </w:t>
      </w:r>
      <w:del w:id="3" w:author="Janina Arsenjeva" w:date="2015-09-29T17:06:00Z">
        <w:r w:rsidDel="00851F07">
          <w:rPr>
            <w:rFonts w:ascii="Arial" w:hAnsi="Arial"/>
          </w:rPr>
          <w:delText>ограниченными возможностями</w:delText>
        </w:r>
      </w:del>
      <w:ins w:id="4" w:author="Janina Arsenjeva" w:date="2015-09-29T17:06:00Z">
        <w:r w:rsidR="00851F07">
          <w:rPr>
            <w:rFonts w:ascii="Arial" w:hAnsi="Arial"/>
          </w:rPr>
          <w:t>инвалидностью</w:t>
        </w:r>
      </w:ins>
      <w:r>
        <w:rPr>
          <w:rFonts w:ascii="Arial" w:hAnsi="Arial"/>
        </w:rPr>
        <w:t xml:space="preserve"> в стране.</w:t>
      </w:r>
    </w:p>
    <w:p w14:paraId="54AEC8BC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</w:p>
    <w:p w14:paraId="5057A718" w14:textId="285468D2" w:rsidR="00366803" w:rsidRPr="00B11A2B" w:rsidRDefault="005C79E1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Обязанности членов малых групп</w:t>
      </w:r>
      <w:r w:rsidR="00366803">
        <w:rPr>
          <w:rFonts w:ascii="Arial" w:hAnsi="Arial"/>
        </w:rPr>
        <w:t xml:space="preserve"> распределя</w:t>
      </w:r>
      <w:r>
        <w:rPr>
          <w:rFonts w:ascii="Arial" w:hAnsi="Arial"/>
        </w:rPr>
        <w:t>ю</w:t>
      </w:r>
      <w:r w:rsidR="00366803">
        <w:rPr>
          <w:rFonts w:ascii="Arial" w:hAnsi="Arial"/>
        </w:rPr>
        <w:t>тся следующим образом:</w:t>
      </w:r>
    </w:p>
    <w:p w14:paraId="4DB2128B" w14:textId="77777777" w:rsidR="00366803" w:rsidRPr="00B11A2B" w:rsidRDefault="00366803" w:rsidP="00B11A2B">
      <w:pPr>
        <w:tabs>
          <w:tab w:val="left" w:pos="720"/>
        </w:tabs>
        <w:rPr>
          <w:rFonts w:ascii="Arial" w:hAnsi="Arial" w:cs="Arial"/>
        </w:rPr>
      </w:pPr>
    </w:p>
    <w:p w14:paraId="437E3BA2" w14:textId="0BF5B030" w:rsidR="00366803" w:rsidRPr="00B11A2B" w:rsidRDefault="00366803" w:rsidP="00B11A2B">
      <w:pPr>
        <w:numPr>
          <w:ilvl w:val="0"/>
          <w:numId w:val="14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Парламентская группа должна разработать перечень вопросов для каждого из участников дискуссии, чтобы определить основные проблемы, имеющие отношение к парламенту, и предложить решение, сле</w:t>
      </w:r>
      <w:r w:rsidR="00F66405">
        <w:rPr>
          <w:rFonts w:ascii="Arial" w:hAnsi="Arial"/>
        </w:rPr>
        <w:t>дует ли ратифицировать, и когда:</w:t>
      </w:r>
      <w:r>
        <w:rPr>
          <w:rFonts w:ascii="Arial" w:hAnsi="Arial"/>
        </w:rPr>
        <w:t xml:space="preserve"> </w:t>
      </w:r>
      <w:r w:rsidR="00EE15E5">
        <w:rPr>
          <w:rFonts w:ascii="Arial" w:hAnsi="Arial"/>
        </w:rPr>
        <w:t xml:space="preserve">то есть </w:t>
      </w:r>
      <w:r>
        <w:rPr>
          <w:rFonts w:ascii="Arial" w:hAnsi="Arial"/>
        </w:rPr>
        <w:t xml:space="preserve">сейчас или позднее. </w:t>
      </w:r>
    </w:p>
    <w:p w14:paraId="5CC28739" w14:textId="0E4A39CF" w:rsidR="00366803" w:rsidRPr="00B11A2B" w:rsidRDefault="00366803" w:rsidP="00B11A2B">
      <w:pPr>
        <w:numPr>
          <w:ilvl w:val="0"/>
          <w:numId w:val="14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Представители министерств и гражданского общества должны подготовить аргументы в обоснование своей позиции. При этом каждой малой группе придется как-то </w:t>
      </w:r>
      <w:r w:rsidR="003D377D">
        <w:rPr>
          <w:rFonts w:ascii="Arial" w:hAnsi="Arial"/>
        </w:rPr>
        <w:t>прогнозировать</w:t>
      </w:r>
      <w:r>
        <w:rPr>
          <w:rFonts w:ascii="Arial" w:hAnsi="Arial"/>
        </w:rPr>
        <w:t xml:space="preserve"> </w:t>
      </w:r>
      <w:r w:rsidR="003D377D">
        <w:rPr>
          <w:rFonts w:ascii="Arial" w:hAnsi="Arial"/>
        </w:rPr>
        <w:t xml:space="preserve">дополнительные </w:t>
      </w:r>
      <w:r>
        <w:rPr>
          <w:rFonts w:ascii="Arial" w:hAnsi="Arial"/>
        </w:rPr>
        <w:t>вопросы, которые им будут задавать парламентарии.</w:t>
      </w:r>
    </w:p>
    <w:p w14:paraId="2DCA7996" w14:textId="77777777" w:rsidR="00366803" w:rsidRPr="00B11A2B" w:rsidRDefault="00366803" w:rsidP="00B11A2B">
      <w:pPr>
        <w:tabs>
          <w:tab w:val="left" w:pos="720"/>
        </w:tabs>
        <w:rPr>
          <w:rFonts w:ascii="Arial" w:hAnsi="Arial" w:cs="Arial"/>
        </w:rPr>
      </w:pPr>
    </w:p>
    <w:p w14:paraId="4BA74E33" w14:textId="77777777" w:rsidR="00FE4766" w:rsidRPr="00B11A2B" w:rsidRDefault="00FE4766" w:rsidP="00B11A2B">
      <w:pPr>
        <w:tabs>
          <w:tab w:val="left" w:pos="720"/>
        </w:tabs>
        <w:rPr>
          <w:rFonts w:ascii="Arial" w:hAnsi="Arial" w:cs="Arial"/>
          <w:b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Рекомендации фасилитатору</w:t>
      </w:r>
    </w:p>
    <w:p w14:paraId="6C6FEB24" w14:textId="77777777" w:rsidR="00FE4766" w:rsidRPr="00B11A2B" w:rsidRDefault="00FE4766" w:rsidP="00B11A2B">
      <w:pPr>
        <w:tabs>
          <w:tab w:val="left" w:pos="720"/>
        </w:tabs>
        <w:rPr>
          <w:rFonts w:ascii="Arial" w:hAnsi="Arial" w:cs="Arial"/>
        </w:rPr>
      </w:pPr>
    </w:p>
    <w:p w14:paraId="1C9CC482" w14:textId="3587E12C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Фасилитатор должен будет подготовить условия задания с привязкой к конкретной стране, чтобы</w:t>
      </w:r>
      <w:r w:rsidR="00EE15E5">
        <w:rPr>
          <w:rFonts w:ascii="Arial" w:hAnsi="Arial"/>
        </w:rPr>
        <w:t xml:space="preserve"> упражнение было более актуальным</w:t>
      </w:r>
      <w:r>
        <w:rPr>
          <w:rFonts w:ascii="Arial" w:hAnsi="Arial"/>
        </w:rPr>
        <w:t xml:space="preserve"> для участников. </w:t>
      </w:r>
      <w:r w:rsidR="00EE15E5">
        <w:rPr>
          <w:rFonts w:ascii="Arial" w:hAnsi="Arial"/>
        </w:rPr>
        <w:t>Ему</w:t>
      </w:r>
      <w:r>
        <w:rPr>
          <w:rFonts w:ascii="Arial" w:hAnsi="Arial"/>
        </w:rPr>
        <w:t xml:space="preserve"> предлагается определить некую вымышленную страну, которая сталкивается с проблемами </w:t>
      </w:r>
      <w:r w:rsidR="00EE15E5">
        <w:rPr>
          <w:rFonts w:ascii="Arial" w:hAnsi="Arial"/>
        </w:rPr>
        <w:t xml:space="preserve">в области </w:t>
      </w:r>
      <w:r>
        <w:rPr>
          <w:rFonts w:ascii="Arial" w:hAnsi="Arial"/>
        </w:rPr>
        <w:t>развития (задолженность, влияние мирового финансового криз</w:t>
      </w:r>
      <w:r w:rsidR="005C79E1">
        <w:rPr>
          <w:rFonts w:ascii="Arial" w:hAnsi="Arial"/>
        </w:rPr>
        <w:t>иса, низкий уровень доходов и так далее</w:t>
      </w:r>
      <w:r>
        <w:rPr>
          <w:rFonts w:ascii="Arial" w:hAnsi="Arial"/>
        </w:rPr>
        <w:t xml:space="preserve">), </w:t>
      </w:r>
      <w:r w:rsidR="00F20989">
        <w:rPr>
          <w:rFonts w:ascii="Arial" w:hAnsi="Arial"/>
        </w:rPr>
        <w:t xml:space="preserve">в сфере </w:t>
      </w:r>
      <w:r>
        <w:rPr>
          <w:rFonts w:ascii="Arial" w:hAnsi="Arial"/>
        </w:rPr>
        <w:t>безопасности (конфликт,</w:t>
      </w:r>
      <w:r w:rsidR="005C79E1">
        <w:rPr>
          <w:rFonts w:ascii="Arial" w:hAnsi="Arial"/>
        </w:rPr>
        <w:t xml:space="preserve"> пост-конфликтная ситуация, и так далее</w:t>
      </w:r>
      <w:r>
        <w:rPr>
          <w:rFonts w:ascii="Arial" w:hAnsi="Arial"/>
        </w:rPr>
        <w:t xml:space="preserve">), </w:t>
      </w:r>
      <w:r w:rsidR="00F20989">
        <w:rPr>
          <w:rFonts w:ascii="Arial" w:hAnsi="Arial"/>
        </w:rPr>
        <w:t xml:space="preserve">в вопросах </w:t>
      </w:r>
      <w:r>
        <w:rPr>
          <w:rFonts w:ascii="Arial" w:hAnsi="Arial"/>
        </w:rPr>
        <w:t>общего у</w:t>
      </w:r>
      <w:r w:rsidR="00F20989">
        <w:rPr>
          <w:rFonts w:ascii="Arial" w:hAnsi="Arial"/>
        </w:rPr>
        <w:t xml:space="preserve">ровня соблюдения прав </w:t>
      </w:r>
      <w:ins w:id="5" w:author="Janina Arsenjeva" w:date="2015-09-29T17:07:00Z">
        <w:r w:rsidR="00851F07">
          <w:rPr>
            <w:rFonts w:ascii="Arial" w:hAnsi="Arial"/>
          </w:rPr>
          <w:t>людей с инвалидностью</w:t>
        </w:r>
      </w:ins>
      <w:bookmarkStart w:id="6" w:name="_GoBack"/>
      <w:bookmarkEnd w:id="6"/>
      <w:del w:id="7" w:author="Janina Arsenjeva" w:date="2015-09-29T17:07:00Z">
        <w:r w:rsidR="00F20989" w:rsidDel="00851F07">
          <w:rPr>
            <w:rFonts w:ascii="Arial" w:hAnsi="Arial"/>
          </w:rPr>
          <w:delText>инвалидов</w:delText>
        </w:r>
      </w:del>
      <w:r w:rsidR="006D5458">
        <w:rPr>
          <w:rFonts w:ascii="Arial" w:hAnsi="Arial"/>
        </w:rPr>
        <w:t>, а также</w:t>
      </w:r>
      <w:r>
        <w:rPr>
          <w:rFonts w:ascii="Arial" w:hAnsi="Arial"/>
        </w:rPr>
        <w:t xml:space="preserve"> любых других показателей, </w:t>
      </w:r>
      <w:r w:rsidR="007C6652">
        <w:rPr>
          <w:rFonts w:ascii="Arial" w:hAnsi="Arial"/>
        </w:rPr>
        <w:t xml:space="preserve">затрагивающих </w:t>
      </w:r>
      <w:r>
        <w:rPr>
          <w:rFonts w:ascii="Arial" w:hAnsi="Arial"/>
        </w:rPr>
        <w:t>проявление уважения к достоинству инвалидов и так далее.</w:t>
      </w:r>
    </w:p>
    <w:p w14:paraId="452B6F97" w14:textId="77777777" w:rsidR="00FE4766" w:rsidRPr="00B11A2B" w:rsidRDefault="00FE4766" w:rsidP="00B11A2B">
      <w:pPr>
        <w:tabs>
          <w:tab w:val="left" w:pos="720"/>
        </w:tabs>
        <w:rPr>
          <w:rFonts w:ascii="Arial" w:hAnsi="Arial" w:cs="Arial"/>
        </w:rPr>
      </w:pPr>
    </w:p>
    <w:p w14:paraId="2E64CED2" w14:textId="208154C4" w:rsidR="00FE4766" w:rsidRPr="00B11A2B" w:rsidRDefault="007C6652" w:rsidP="00B11A2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>Желательно, чтобы</w:t>
      </w:r>
      <w:r w:rsidR="00FE4766">
        <w:rPr>
          <w:rFonts w:ascii="Arial" w:hAnsi="Arial"/>
        </w:rPr>
        <w:t xml:space="preserve"> участники </w:t>
      </w:r>
      <w:r>
        <w:rPr>
          <w:rFonts w:ascii="Arial" w:hAnsi="Arial"/>
        </w:rPr>
        <w:t>выступали</w:t>
      </w:r>
      <w:r w:rsidR="00FE4766">
        <w:rPr>
          <w:rFonts w:ascii="Arial" w:hAnsi="Arial"/>
        </w:rPr>
        <w:t xml:space="preserve"> в ролях, не свойственны</w:t>
      </w:r>
      <w:r>
        <w:rPr>
          <w:rFonts w:ascii="Arial" w:hAnsi="Arial"/>
        </w:rPr>
        <w:t>х</w:t>
      </w:r>
      <w:r w:rsidR="00FE4766">
        <w:rPr>
          <w:rFonts w:ascii="Arial" w:hAnsi="Arial"/>
        </w:rPr>
        <w:t xml:space="preserve"> им в реальной жизни. То есть представители гражданского общества должны выступать от имени правительства, а правительственные чиновники могут взять на себя роль активистов гражданского общества и так далее. Такой вариант возможен, если состав участников в группе смешанный. Фасилитатору придется адаптировать условия задания с учетом состава группы.</w:t>
      </w:r>
    </w:p>
    <w:p w14:paraId="6C5F1565" w14:textId="77777777" w:rsidR="00EA4BD2" w:rsidRPr="00B11A2B" w:rsidRDefault="00EA4BD2" w:rsidP="00B11A2B">
      <w:pPr>
        <w:tabs>
          <w:tab w:val="left" w:pos="720"/>
        </w:tabs>
        <w:rPr>
          <w:rFonts w:ascii="Arial" w:hAnsi="Arial" w:cs="Arial"/>
        </w:rPr>
      </w:pPr>
    </w:p>
    <w:p w14:paraId="16C4ABFF" w14:textId="77777777" w:rsidR="00235688" w:rsidRPr="00E63302" w:rsidRDefault="00B155E5" w:rsidP="00B11A2B">
      <w:pPr>
        <w:tabs>
          <w:tab w:val="left" w:pos="720"/>
        </w:tabs>
        <w:rPr>
          <w:rFonts w:ascii="Arial" w:hAnsi="Arial" w:cs="Arial"/>
          <w:b/>
          <w:color w:val="1F497D"/>
          <w:u w:val="single"/>
        </w:rPr>
      </w:pPr>
      <w:r w:rsidRPr="00E63302">
        <w:rPr>
          <w:rFonts w:ascii="Arial" w:hAnsi="Arial"/>
          <w:b/>
          <w:color w:val="1F497D"/>
          <w:u w:val="single"/>
        </w:rPr>
        <w:t>Динамика</w:t>
      </w:r>
    </w:p>
    <w:p w14:paraId="1207031F" w14:textId="77777777" w:rsidR="00235688" w:rsidRPr="00B11A2B" w:rsidRDefault="00235688" w:rsidP="00B11A2B">
      <w:pPr>
        <w:tabs>
          <w:tab w:val="left" w:pos="720"/>
        </w:tabs>
        <w:rPr>
          <w:rFonts w:ascii="Arial" w:hAnsi="Arial" w:cs="Arial"/>
          <w:b/>
          <w:bCs/>
        </w:rPr>
      </w:pPr>
    </w:p>
    <w:p w14:paraId="320F798E" w14:textId="40D1FB47" w:rsidR="00753EE4" w:rsidRPr="00B11A2B" w:rsidRDefault="00383B82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Фасилитатор в основной аудитории объясняет условия задания </w:t>
      </w:r>
      <w:r w:rsidR="003D377D">
        <w:rPr>
          <w:rFonts w:ascii="Arial" w:hAnsi="Arial"/>
        </w:rPr>
        <w:t>всей группе (цель, динамику и так далее</w:t>
      </w:r>
      <w:r>
        <w:rPr>
          <w:rFonts w:ascii="Arial" w:hAnsi="Arial"/>
        </w:rPr>
        <w:t>), делит участников на</w:t>
      </w:r>
      <w:r>
        <w:rPr>
          <w:rFonts w:ascii="Arial" w:hAnsi="Arial"/>
          <w:i/>
        </w:rPr>
        <w:t xml:space="preserve"> четыре малые группы </w:t>
      </w:r>
      <w:r>
        <w:rPr>
          <w:rFonts w:ascii="Arial" w:hAnsi="Arial"/>
        </w:rPr>
        <w:t>и предлагает каждой из них пройти в свою комнату для обсуждения (5 мин.).</w:t>
      </w:r>
    </w:p>
    <w:p w14:paraId="16B70665" w14:textId="77777777" w:rsidR="00753EE4" w:rsidRPr="00B11A2B" w:rsidRDefault="00383B82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В комнатах для обсуждения фасилитатор убеждается, что условия задания понятны всем, и предлагает группам назначить хронометриста и представителя (не более 5 мин.).</w:t>
      </w:r>
    </w:p>
    <w:p w14:paraId="067D00F3" w14:textId="77777777" w:rsidR="00753EE4" w:rsidRPr="00B11A2B" w:rsidRDefault="00753EE4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Малые группы разрабатывают свои стратегии вопросов и ответов (15 мин.)</w:t>
      </w:r>
    </w:p>
    <w:p w14:paraId="049A1CDC" w14:textId="3E891283" w:rsidR="004366A7" w:rsidRPr="00B11A2B" w:rsidRDefault="00753EE4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lastRenderedPageBreak/>
        <w:t xml:space="preserve">Возвращение в основную аудиторию. Представитель парламентской группы проводит консультации с представителями Министерства финансов, Министерства по социальным вопросам и гражданского общества. Этот </w:t>
      </w:r>
      <w:r w:rsidR="007C6652">
        <w:rPr>
          <w:rFonts w:ascii="Arial" w:hAnsi="Arial"/>
        </w:rPr>
        <w:t xml:space="preserve">парламентарий </w:t>
      </w:r>
      <w:r>
        <w:rPr>
          <w:rFonts w:ascii="Arial" w:hAnsi="Arial"/>
        </w:rPr>
        <w:t>задает вопросы представителям министерств, которые должны отвечать на них и приводить свою аргументацию. В конце занятия представитель парламентской группы должен определиться, следует ли рекомендовать парламенту ратифицировать Конвенцию или нет</w:t>
      </w:r>
      <w:r w:rsidR="007C6652">
        <w:rPr>
          <w:rFonts w:ascii="Arial" w:hAnsi="Arial"/>
        </w:rPr>
        <w:t>,</w:t>
      </w:r>
      <w:r>
        <w:rPr>
          <w:rFonts w:ascii="Arial" w:hAnsi="Arial"/>
        </w:rPr>
        <w:t xml:space="preserve"> и обосновать свое решение. (15 мин.)</w:t>
      </w:r>
    </w:p>
    <w:p w14:paraId="2751C857" w14:textId="77777777" w:rsidR="00753EE4" w:rsidRPr="00B11A2B" w:rsidRDefault="004366A7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Заключительные комментарии и подведение итогов (10 мин.).</w:t>
      </w:r>
    </w:p>
    <w:p w14:paraId="077F6FBA" w14:textId="77777777" w:rsidR="00753EE4" w:rsidRPr="00B11A2B" w:rsidRDefault="00753EE4" w:rsidP="00B11A2B">
      <w:pPr>
        <w:tabs>
          <w:tab w:val="left" w:pos="720"/>
        </w:tabs>
        <w:rPr>
          <w:rFonts w:ascii="Arial" w:hAnsi="Arial" w:cs="Arial"/>
          <w:bCs/>
        </w:rPr>
      </w:pPr>
    </w:p>
    <w:p w14:paraId="3EEDD5F0" w14:textId="77777777" w:rsidR="00DE0B62" w:rsidRPr="00B11A2B" w:rsidRDefault="00DE0B62" w:rsidP="00B11A2B">
      <w:pPr>
        <w:rPr>
          <w:rFonts w:ascii="Arial" w:hAnsi="Arial" w:cs="Arial"/>
          <w:b/>
        </w:rPr>
      </w:pPr>
    </w:p>
    <w:sectPr w:rsidR="00DE0B62" w:rsidRPr="00B11A2B" w:rsidSect="009816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D1684" w14:textId="77777777" w:rsidR="00E63302" w:rsidRDefault="00E63302">
      <w:r>
        <w:separator/>
      </w:r>
    </w:p>
  </w:endnote>
  <w:endnote w:type="continuationSeparator" w:id="0">
    <w:p w14:paraId="0C6B969C" w14:textId="77777777" w:rsidR="00E63302" w:rsidRDefault="00E6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7FEEB" w14:textId="77777777" w:rsidR="00F20989" w:rsidRDefault="00F20989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B5BC8" w14:textId="77777777" w:rsidR="00F20989" w:rsidRDefault="00F20989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01F9A" w14:textId="77777777" w:rsidR="00F20989" w:rsidRPr="005526DF" w:rsidRDefault="00F20989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851F07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14:paraId="74C93C05" w14:textId="77777777" w:rsidR="00F20989" w:rsidRPr="00CF4AAE" w:rsidRDefault="00F20989" w:rsidP="00A9011F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43326" w14:textId="77777777" w:rsidR="00F20989" w:rsidRDefault="00F20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3DBE6" w14:textId="77777777" w:rsidR="00E63302" w:rsidRDefault="00E63302">
      <w:r>
        <w:separator/>
      </w:r>
    </w:p>
  </w:footnote>
  <w:footnote w:type="continuationSeparator" w:id="0">
    <w:p w14:paraId="4A4A5C95" w14:textId="77777777" w:rsidR="00E63302" w:rsidRDefault="00E63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CE9D8" w14:textId="77777777" w:rsidR="00F20989" w:rsidRDefault="00F209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67606" w14:textId="77777777" w:rsidR="00F20989" w:rsidRPr="00E0544F" w:rsidRDefault="00F20989" w:rsidP="004248C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3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94B4B" w14:textId="77777777" w:rsidR="00F20989" w:rsidRDefault="00F209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F6925"/>
    <w:multiLevelType w:val="hybridMultilevel"/>
    <w:tmpl w:val="E0DAB6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67E"/>
    <w:multiLevelType w:val="hybridMultilevel"/>
    <w:tmpl w:val="B1BC054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99470AA"/>
    <w:multiLevelType w:val="hybridMultilevel"/>
    <w:tmpl w:val="B774508C"/>
    <w:lvl w:ilvl="0" w:tplc="03EE1D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C6C08"/>
    <w:multiLevelType w:val="hybridMultilevel"/>
    <w:tmpl w:val="0074A6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AA1C62"/>
    <w:multiLevelType w:val="hybridMultilevel"/>
    <w:tmpl w:val="254E9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80D5B"/>
    <w:multiLevelType w:val="hybridMultilevel"/>
    <w:tmpl w:val="03563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E5185"/>
    <w:multiLevelType w:val="hybridMultilevel"/>
    <w:tmpl w:val="68A60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7F677952"/>
    <w:multiLevelType w:val="hybridMultilevel"/>
    <w:tmpl w:val="5F12A8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13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  <w:num w:numId="14">
    <w:abstractNumId w:val="8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0531"/>
    <w:rsid w:val="0011200B"/>
    <w:rsid w:val="00113FE0"/>
    <w:rsid w:val="00120883"/>
    <w:rsid w:val="00127CB0"/>
    <w:rsid w:val="00130DAD"/>
    <w:rsid w:val="00133CA1"/>
    <w:rsid w:val="0014409C"/>
    <w:rsid w:val="0016135F"/>
    <w:rsid w:val="001751C9"/>
    <w:rsid w:val="00186BCB"/>
    <w:rsid w:val="0018795A"/>
    <w:rsid w:val="00193191"/>
    <w:rsid w:val="001A1C04"/>
    <w:rsid w:val="001A7448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71F39"/>
    <w:rsid w:val="002840BC"/>
    <w:rsid w:val="00287A03"/>
    <w:rsid w:val="002931BB"/>
    <w:rsid w:val="002A09B8"/>
    <w:rsid w:val="002A6377"/>
    <w:rsid w:val="002B0149"/>
    <w:rsid w:val="002B3196"/>
    <w:rsid w:val="002B717D"/>
    <w:rsid w:val="002C2991"/>
    <w:rsid w:val="002C7E30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3C7A"/>
    <w:rsid w:val="00347CF5"/>
    <w:rsid w:val="0035600C"/>
    <w:rsid w:val="00356C3D"/>
    <w:rsid w:val="0036253A"/>
    <w:rsid w:val="003640D1"/>
    <w:rsid w:val="00366803"/>
    <w:rsid w:val="00373776"/>
    <w:rsid w:val="00383B82"/>
    <w:rsid w:val="003919F5"/>
    <w:rsid w:val="00394508"/>
    <w:rsid w:val="003A1DA1"/>
    <w:rsid w:val="003A66DA"/>
    <w:rsid w:val="003B2611"/>
    <w:rsid w:val="003C5BA5"/>
    <w:rsid w:val="003C5D69"/>
    <w:rsid w:val="003C6810"/>
    <w:rsid w:val="003D0B7F"/>
    <w:rsid w:val="003D22E6"/>
    <w:rsid w:val="003D377D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366A7"/>
    <w:rsid w:val="0044056C"/>
    <w:rsid w:val="00442016"/>
    <w:rsid w:val="00442510"/>
    <w:rsid w:val="004434FA"/>
    <w:rsid w:val="0045411E"/>
    <w:rsid w:val="00467C83"/>
    <w:rsid w:val="004800D6"/>
    <w:rsid w:val="004831FD"/>
    <w:rsid w:val="00497057"/>
    <w:rsid w:val="00497C8F"/>
    <w:rsid w:val="004A6F2B"/>
    <w:rsid w:val="004B1DC7"/>
    <w:rsid w:val="004C602F"/>
    <w:rsid w:val="004D1D7F"/>
    <w:rsid w:val="004F006D"/>
    <w:rsid w:val="004F542D"/>
    <w:rsid w:val="005007D7"/>
    <w:rsid w:val="00504BD1"/>
    <w:rsid w:val="00513636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6D5"/>
    <w:rsid w:val="00584E77"/>
    <w:rsid w:val="005910DB"/>
    <w:rsid w:val="0059198E"/>
    <w:rsid w:val="00592C90"/>
    <w:rsid w:val="005955B2"/>
    <w:rsid w:val="005A128C"/>
    <w:rsid w:val="005A36CF"/>
    <w:rsid w:val="005A42AE"/>
    <w:rsid w:val="005A7521"/>
    <w:rsid w:val="005C1D61"/>
    <w:rsid w:val="005C2832"/>
    <w:rsid w:val="005C2D50"/>
    <w:rsid w:val="005C332F"/>
    <w:rsid w:val="005C6BAA"/>
    <w:rsid w:val="005C79E1"/>
    <w:rsid w:val="005D0B1A"/>
    <w:rsid w:val="005D0F68"/>
    <w:rsid w:val="005D7FEB"/>
    <w:rsid w:val="00610990"/>
    <w:rsid w:val="00623EA1"/>
    <w:rsid w:val="00642E23"/>
    <w:rsid w:val="006432C5"/>
    <w:rsid w:val="00646A99"/>
    <w:rsid w:val="00646F24"/>
    <w:rsid w:val="00647373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5458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3EE4"/>
    <w:rsid w:val="0075548F"/>
    <w:rsid w:val="007567B4"/>
    <w:rsid w:val="00771A78"/>
    <w:rsid w:val="00783106"/>
    <w:rsid w:val="007B472D"/>
    <w:rsid w:val="007B4C0E"/>
    <w:rsid w:val="007C2536"/>
    <w:rsid w:val="007C641B"/>
    <w:rsid w:val="007C6652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5916"/>
    <w:rsid w:val="00822BD6"/>
    <w:rsid w:val="00822E0A"/>
    <w:rsid w:val="00837961"/>
    <w:rsid w:val="00851F07"/>
    <w:rsid w:val="00857E78"/>
    <w:rsid w:val="00864117"/>
    <w:rsid w:val="0086691A"/>
    <w:rsid w:val="00876DC9"/>
    <w:rsid w:val="0088150F"/>
    <w:rsid w:val="008916BB"/>
    <w:rsid w:val="00895B6A"/>
    <w:rsid w:val="008B7C96"/>
    <w:rsid w:val="008C6CE1"/>
    <w:rsid w:val="008C7516"/>
    <w:rsid w:val="008D0133"/>
    <w:rsid w:val="008D576C"/>
    <w:rsid w:val="008E3B6C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7CF4"/>
    <w:rsid w:val="00961655"/>
    <w:rsid w:val="009635C8"/>
    <w:rsid w:val="009710E2"/>
    <w:rsid w:val="009816E4"/>
    <w:rsid w:val="00981CB0"/>
    <w:rsid w:val="00986DAF"/>
    <w:rsid w:val="00991846"/>
    <w:rsid w:val="009B0017"/>
    <w:rsid w:val="009C3560"/>
    <w:rsid w:val="009C4239"/>
    <w:rsid w:val="009C4E47"/>
    <w:rsid w:val="009D06F5"/>
    <w:rsid w:val="009D1DBD"/>
    <w:rsid w:val="009D4191"/>
    <w:rsid w:val="009E14E0"/>
    <w:rsid w:val="00A06502"/>
    <w:rsid w:val="00A13AF6"/>
    <w:rsid w:val="00A1562C"/>
    <w:rsid w:val="00A2229E"/>
    <w:rsid w:val="00A35182"/>
    <w:rsid w:val="00A35BE5"/>
    <w:rsid w:val="00A3680A"/>
    <w:rsid w:val="00A54448"/>
    <w:rsid w:val="00A56CC7"/>
    <w:rsid w:val="00A609C8"/>
    <w:rsid w:val="00A648C2"/>
    <w:rsid w:val="00A70E54"/>
    <w:rsid w:val="00A81F4C"/>
    <w:rsid w:val="00A9011F"/>
    <w:rsid w:val="00A9365A"/>
    <w:rsid w:val="00AA0EA0"/>
    <w:rsid w:val="00AA3C49"/>
    <w:rsid w:val="00AB7EDF"/>
    <w:rsid w:val="00AC0645"/>
    <w:rsid w:val="00AC109B"/>
    <w:rsid w:val="00B03B76"/>
    <w:rsid w:val="00B11A2B"/>
    <w:rsid w:val="00B130CB"/>
    <w:rsid w:val="00B155E5"/>
    <w:rsid w:val="00B2519E"/>
    <w:rsid w:val="00B30096"/>
    <w:rsid w:val="00B3164F"/>
    <w:rsid w:val="00B31B9D"/>
    <w:rsid w:val="00B335FB"/>
    <w:rsid w:val="00B4678D"/>
    <w:rsid w:val="00B540C1"/>
    <w:rsid w:val="00B75AF3"/>
    <w:rsid w:val="00B77FDE"/>
    <w:rsid w:val="00B82C11"/>
    <w:rsid w:val="00B871FF"/>
    <w:rsid w:val="00B96A3A"/>
    <w:rsid w:val="00BA2624"/>
    <w:rsid w:val="00BB4FEE"/>
    <w:rsid w:val="00BB54C3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C00200"/>
    <w:rsid w:val="00C06C04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4264"/>
    <w:rsid w:val="00CE1253"/>
    <w:rsid w:val="00CE3DAA"/>
    <w:rsid w:val="00CE54B9"/>
    <w:rsid w:val="00CF1DE1"/>
    <w:rsid w:val="00CF4AAE"/>
    <w:rsid w:val="00D007FC"/>
    <w:rsid w:val="00D00980"/>
    <w:rsid w:val="00D10B30"/>
    <w:rsid w:val="00D16E1F"/>
    <w:rsid w:val="00D179D3"/>
    <w:rsid w:val="00D3132D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B22C9"/>
    <w:rsid w:val="00DC7CA9"/>
    <w:rsid w:val="00DD5063"/>
    <w:rsid w:val="00DE0B62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43844"/>
    <w:rsid w:val="00E534E4"/>
    <w:rsid w:val="00E55D93"/>
    <w:rsid w:val="00E577A7"/>
    <w:rsid w:val="00E62EFF"/>
    <w:rsid w:val="00E63302"/>
    <w:rsid w:val="00E652AC"/>
    <w:rsid w:val="00E675C3"/>
    <w:rsid w:val="00E70764"/>
    <w:rsid w:val="00E928F7"/>
    <w:rsid w:val="00E9787C"/>
    <w:rsid w:val="00EA4BD2"/>
    <w:rsid w:val="00EA7491"/>
    <w:rsid w:val="00EB36D8"/>
    <w:rsid w:val="00ED0502"/>
    <w:rsid w:val="00EE15E5"/>
    <w:rsid w:val="00EF3341"/>
    <w:rsid w:val="00F03B06"/>
    <w:rsid w:val="00F20989"/>
    <w:rsid w:val="00F20A86"/>
    <w:rsid w:val="00F24302"/>
    <w:rsid w:val="00F327BB"/>
    <w:rsid w:val="00F40B0E"/>
    <w:rsid w:val="00F416E9"/>
    <w:rsid w:val="00F42A27"/>
    <w:rsid w:val="00F44D70"/>
    <w:rsid w:val="00F65595"/>
    <w:rsid w:val="00F65971"/>
    <w:rsid w:val="00F66405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D5840"/>
    <w:rsid w:val="00FD63A9"/>
    <w:rsid w:val="00FD7D16"/>
    <w:rsid w:val="00FE3D15"/>
    <w:rsid w:val="00FE476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AA0C68"/>
  <w15:docId w15:val="{361EA961-BF6C-4559-81C2-B658B67F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2057E8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uiPriority w:val="99"/>
    <w:semiHidden/>
    <w:unhideWhenUsed/>
    <w:rsid w:val="00383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B8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83B82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B8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83B82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488F2D-98C6-4DA3-A831-724001800B72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D82AE53-A135-4546-B83D-EC1FCEAFC7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90F057-C56C-4316-989A-0C7A65669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Janina Arsenjeva</cp:lastModifiedBy>
  <cp:revision>2</cp:revision>
  <cp:lastPrinted>2010-06-01T11:28:00Z</cp:lastPrinted>
  <dcterms:created xsi:type="dcterms:W3CDTF">2015-09-29T15:08:00Z</dcterms:created>
  <dcterms:modified xsi:type="dcterms:W3CDTF">2015-09-29T15:08:00Z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